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0A508" w14:textId="7B2BF713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b/>
          <w:sz w:val="26"/>
          <w:szCs w:val="26"/>
        </w:rPr>
        <w:t>“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1290A50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A50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A50A" w14:textId="77777777" w:rsidR="0055375D" w:rsidRPr="0011603A" w:rsidRDefault="00BF02E9" w:rsidP="009E31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F02E9">
              <w:rPr>
                <w:b/>
                <w:sz w:val="26"/>
                <w:szCs w:val="26"/>
                <w:lang w:val="en-US"/>
              </w:rPr>
              <w:t>203B</w:t>
            </w:r>
            <w:r w:rsidR="009E315B">
              <w:rPr>
                <w:b/>
                <w:sz w:val="26"/>
                <w:szCs w:val="26"/>
                <w:lang w:val="en-US"/>
              </w:rPr>
              <w:t>_029</w:t>
            </w:r>
          </w:p>
        </w:tc>
      </w:tr>
      <w:tr w:rsidR="0055375D" w:rsidRPr="00C44B8B" w14:paraId="1290A50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A50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A50D" w14:textId="77777777" w:rsidR="0055375D" w:rsidRPr="009E315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315B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25241F" w:rsidRPr="009E315B">
              <w:rPr>
                <w:b/>
                <w:sz w:val="26"/>
                <w:szCs w:val="26"/>
                <w:lang w:val="en-US"/>
              </w:rPr>
              <w:t>2005752</w:t>
            </w:r>
            <w:r w:rsidRPr="009E315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F584D" w14:paraId="48FFEA5D" w14:textId="77777777" w:rsidTr="0053733C">
        <w:trPr>
          <w:jc w:val="right"/>
        </w:trPr>
        <w:tc>
          <w:tcPr>
            <w:tcW w:w="5500" w:type="dxa"/>
            <w:hideMark/>
          </w:tcPr>
          <w:p w14:paraId="2BE69C1E" w14:textId="77777777" w:rsidR="009F584D" w:rsidRDefault="009F584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F584D" w:rsidRPr="006A2A48" w14:paraId="46FBAD0D" w14:textId="77777777" w:rsidTr="0053733C">
        <w:trPr>
          <w:jc w:val="right"/>
        </w:trPr>
        <w:tc>
          <w:tcPr>
            <w:tcW w:w="5500" w:type="dxa"/>
            <w:hideMark/>
          </w:tcPr>
          <w:p w14:paraId="1CCEDCDC" w14:textId="77777777" w:rsidR="009F584D" w:rsidRPr="006A2A48" w:rsidRDefault="009F584D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F584D" w:rsidRPr="006A2A48" w14:paraId="40BC445D" w14:textId="77777777" w:rsidTr="0053733C">
        <w:trPr>
          <w:jc w:val="right"/>
        </w:trPr>
        <w:tc>
          <w:tcPr>
            <w:tcW w:w="5500" w:type="dxa"/>
            <w:hideMark/>
          </w:tcPr>
          <w:p w14:paraId="402AB05A" w14:textId="77777777" w:rsidR="009F584D" w:rsidRPr="006A2A48" w:rsidRDefault="009F584D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F584D" w:rsidRPr="006A2A48" w14:paraId="78F8149C" w14:textId="77777777" w:rsidTr="0053733C">
        <w:trPr>
          <w:jc w:val="right"/>
        </w:trPr>
        <w:tc>
          <w:tcPr>
            <w:tcW w:w="5500" w:type="dxa"/>
            <w:hideMark/>
          </w:tcPr>
          <w:p w14:paraId="11976B32" w14:textId="77777777" w:rsidR="009F584D" w:rsidRPr="006A2A48" w:rsidRDefault="009F584D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F584D" w14:paraId="67D29DEB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603B8E65" w14:textId="77777777" w:rsidR="009F584D" w:rsidRDefault="009F584D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F584D" w:rsidRPr="006A2A48" w14:paraId="459EE109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1601296C" w14:textId="77777777" w:rsidR="009F584D" w:rsidRPr="006A2A48" w:rsidRDefault="009F584D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1290A513" w14:textId="77777777" w:rsidR="0026453A" w:rsidRPr="00697DC5" w:rsidRDefault="0026453A" w:rsidP="0026453A"/>
    <w:p w14:paraId="1290A514" w14:textId="77777777" w:rsidR="0026453A" w:rsidRPr="00697DC5" w:rsidRDefault="0026453A" w:rsidP="0026453A"/>
    <w:p w14:paraId="1290A51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1290A516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0668A">
        <w:rPr>
          <w:b/>
          <w:sz w:val="26"/>
          <w:szCs w:val="26"/>
        </w:rPr>
        <w:t>(</w:t>
      </w:r>
      <w:r w:rsidR="0025241F" w:rsidRPr="003A5334">
        <w:rPr>
          <w:b/>
          <w:sz w:val="26"/>
          <w:szCs w:val="26"/>
        </w:rPr>
        <w:t>Болт М10х30</w:t>
      </w:r>
      <w:r w:rsidR="0010668A">
        <w:rPr>
          <w:b/>
          <w:sz w:val="26"/>
          <w:szCs w:val="26"/>
        </w:rPr>
        <w:t>)</w:t>
      </w:r>
      <w:r w:rsidR="003A5334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1290A51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1290A518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290A519" w14:textId="77777777" w:rsidR="0010668A" w:rsidRDefault="0010668A" w:rsidP="0010668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1290A51A" w14:textId="77777777" w:rsidR="0010668A" w:rsidRDefault="0010668A" w:rsidP="001066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290A51B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290A51C" w14:textId="77777777" w:rsidR="0010668A" w:rsidRDefault="0010668A" w:rsidP="0010668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1290A51D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290A51E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290A51F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290A520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290A521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1290A522" w14:textId="77777777"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290A523" w14:textId="3C1136C4" w:rsidR="0010668A" w:rsidRDefault="0010668A" w:rsidP="001066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F584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290A524" w14:textId="77777777" w:rsidR="0010668A" w:rsidRDefault="0010668A" w:rsidP="001066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1290A525" w14:textId="77777777" w:rsidR="0010668A" w:rsidRDefault="0010668A" w:rsidP="001066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1290A526" w14:textId="77777777" w:rsidR="0010668A" w:rsidRDefault="0010668A" w:rsidP="001066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290A527" w14:textId="77777777" w:rsidR="0010668A" w:rsidRDefault="0010668A" w:rsidP="0010668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290A528" w14:textId="77777777" w:rsidR="0010668A" w:rsidRDefault="0010668A" w:rsidP="0010668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290A529" w14:textId="77777777" w:rsidR="0010668A" w:rsidRDefault="0010668A" w:rsidP="0010668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1290A52A" w14:textId="77777777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290A52B" w14:textId="77777777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1290A52C" w14:textId="77777777" w:rsidR="0010668A" w:rsidRDefault="0010668A" w:rsidP="001066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1290A52D" w14:textId="77777777" w:rsidR="0010668A" w:rsidRDefault="0010668A" w:rsidP="001066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1290A52E" w14:textId="77777777" w:rsidR="0010668A" w:rsidRDefault="0010668A" w:rsidP="0010668A">
      <w:pPr>
        <w:spacing w:line="276" w:lineRule="auto"/>
        <w:rPr>
          <w:sz w:val="24"/>
          <w:szCs w:val="24"/>
        </w:rPr>
      </w:pPr>
    </w:p>
    <w:p w14:paraId="1290A52F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290A530" w14:textId="77777777"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290A531" w14:textId="77777777"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290A532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290A533" w14:textId="77777777"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290A534" w14:textId="77777777"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290A535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290A536" w14:textId="77777777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1290A537" w14:textId="77777777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290A538" w14:textId="77777777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1290A539" w14:textId="77777777"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1290A53A" w14:textId="77777777" w:rsidR="0010668A" w:rsidRDefault="0010668A" w:rsidP="001066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1290A53B" w14:textId="77777777" w:rsidR="0010668A" w:rsidRDefault="0010668A" w:rsidP="0010668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1290A53C" w14:textId="77777777" w:rsidR="0010668A" w:rsidRDefault="0010668A" w:rsidP="0010668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290A53D" w14:textId="650340C3"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F584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1290A53E" w14:textId="77777777" w:rsidR="0010668A" w:rsidRDefault="0010668A" w:rsidP="001066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290A53F" w14:textId="77777777" w:rsidR="0010668A" w:rsidRDefault="0010668A" w:rsidP="0010668A">
      <w:pPr>
        <w:rPr>
          <w:sz w:val="26"/>
          <w:szCs w:val="26"/>
        </w:rPr>
      </w:pPr>
    </w:p>
    <w:p w14:paraId="1290A540" w14:textId="77777777" w:rsidR="0010668A" w:rsidRDefault="0010668A" w:rsidP="0010668A">
      <w:pPr>
        <w:rPr>
          <w:sz w:val="26"/>
          <w:szCs w:val="26"/>
        </w:rPr>
      </w:pPr>
    </w:p>
    <w:p w14:paraId="1290A542" w14:textId="0902025A" w:rsidR="0010668A" w:rsidRDefault="0010668A" w:rsidP="0010668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290A543" w14:textId="2D20F197" w:rsidR="008F73A3" w:rsidRPr="00697DC5" w:rsidRDefault="009F584D" w:rsidP="0010668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r>
        <w:rPr>
          <w:sz w:val="26"/>
          <w:szCs w:val="26"/>
        </w:rPr>
        <w:t xml:space="preserve">Начальник УРС                                                        </w:t>
      </w:r>
      <w:bookmarkStart w:id="2" w:name="_GoBack"/>
      <w:bookmarkEnd w:id="2"/>
      <w:r>
        <w:rPr>
          <w:sz w:val="26"/>
          <w:szCs w:val="26"/>
        </w:rPr>
        <w:t xml:space="preserve">                       С. Ю. Синельнико</w:t>
      </w:r>
      <w:r>
        <w:rPr>
          <w:sz w:val="26"/>
          <w:szCs w:val="26"/>
        </w:rPr>
        <w:t>в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2621F" w14:textId="77777777" w:rsidR="0040242F" w:rsidRDefault="0040242F">
      <w:r>
        <w:separator/>
      </w:r>
    </w:p>
  </w:endnote>
  <w:endnote w:type="continuationSeparator" w:id="0">
    <w:p w14:paraId="67940513" w14:textId="77777777" w:rsidR="0040242F" w:rsidRDefault="0040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6D667" w14:textId="77777777" w:rsidR="0040242F" w:rsidRDefault="0040242F">
      <w:r>
        <w:separator/>
      </w:r>
    </w:p>
  </w:footnote>
  <w:footnote w:type="continuationSeparator" w:id="0">
    <w:p w14:paraId="1D1EDF3A" w14:textId="77777777" w:rsidR="0040242F" w:rsidRDefault="00402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0A548" w14:textId="77777777" w:rsidR="00AD7048" w:rsidRDefault="001520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290A54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1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118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68A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00D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815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0C8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41F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334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42F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6F60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15B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84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6D1D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5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02E9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85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0A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941D-6DC6-424F-9FE8-9DB7CFBC8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9CBF9-48E5-4BBB-B9D3-984B9D953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64027-227C-494F-BDBD-C17BCBE52B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49A4953-AC66-4D6C-A2CA-80A83A01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Болгова Лидия Николаевна</cp:lastModifiedBy>
  <cp:revision>3</cp:revision>
  <cp:lastPrinted>2010-09-30T13:29:00Z</cp:lastPrinted>
  <dcterms:created xsi:type="dcterms:W3CDTF">2016-09-28T08:26:00Z</dcterms:created>
  <dcterms:modified xsi:type="dcterms:W3CDTF">2016-09-28T10:22:00Z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